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6E0CAC3" w14:textId="4E890759" w:rsidR="00736B1E" w:rsidRPr="00A039E1" w:rsidRDefault="00736B1E" w:rsidP="00736B1E">
      <w:pPr>
        <w:rPr>
          <w:rFonts w:ascii="Century Gothic" w:hAnsi="Century Gothic" w:cs="Times New Roman"/>
          <w:b/>
          <w:color w:val="000000" w:themeColor="text1"/>
          <w:sz w:val="22"/>
          <w:szCs w:val="22"/>
        </w:rPr>
      </w:pPr>
      <w:r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>Prior Knowledge:</w:t>
      </w:r>
      <w:r w:rsidR="00CC5ED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 </w:t>
      </w:r>
      <w:r w:rsidR="000328B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Learners have previously learned about the weather, geographic landmarks, </w:t>
      </w:r>
      <w:r w:rsidR="00D24614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>house chores, and traditional stories. T</w:t>
      </w:r>
      <w:r w:rsidR="000328B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>hey are able to recall words related to the water cycle, weather, bodies of water</w:t>
      </w:r>
      <w:r w:rsidR="00D24614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 etc</w:t>
      </w:r>
      <w:r w:rsidR="000328B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. </w:t>
      </w:r>
      <w:r w:rsidR="00D24614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Learners have been introduced to the </w:t>
      </w:r>
      <w:r w:rsidR="000328B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>pre</w:t>
      </w:r>
      <w:r w:rsidR="002544C7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terit tense reading and writing simple </w:t>
      </w:r>
      <w:r w:rsidR="000328BE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stories. This unit helps learners </w:t>
      </w:r>
      <w:r w:rsidR="002544C7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>practice the preterit tense as they learn about interdisciplinary issues</w:t>
      </w:r>
      <w:r w:rsidR="00D24614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 culturally relevant</w:t>
      </w:r>
      <w:r w:rsidR="002544C7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 in the target language world</w:t>
      </w:r>
      <w:r w:rsidR="00D24614" w:rsidRPr="00A039E1">
        <w:rPr>
          <w:rFonts w:ascii="Century Gothic" w:hAnsi="Century Gothic" w:cs="Times New Roman"/>
          <w:b/>
          <w:color w:val="000000" w:themeColor="text1"/>
          <w:sz w:val="22"/>
          <w:szCs w:val="22"/>
        </w:rPr>
        <w:t xml:space="preserve"> as well as around them.</w:t>
      </w:r>
    </w:p>
    <w:p w14:paraId="05FF0EC0" w14:textId="77777777" w:rsidR="00B57AB0" w:rsidRPr="00A039E1" w:rsidRDefault="00B57AB0">
      <w:pPr>
        <w:rPr>
          <w:rFonts w:ascii="Century Gothic" w:hAnsi="Century Gothic" w:cs="Times New Roman"/>
          <w:sz w:val="22"/>
          <w:szCs w:val="22"/>
        </w:rPr>
      </w:pPr>
    </w:p>
    <w:tbl>
      <w:tblPr>
        <w:tblStyle w:val="a"/>
        <w:tblW w:w="146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2070"/>
        <w:gridCol w:w="1530"/>
        <w:gridCol w:w="720"/>
        <w:gridCol w:w="251"/>
        <w:gridCol w:w="1110"/>
        <w:gridCol w:w="840"/>
        <w:gridCol w:w="56"/>
        <w:gridCol w:w="1075"/>
        <w:gridCol w:w="545"/>
        <w:gridCol w:w="625"/>
        <w:gridCol w:w="630"/>
        <w:gridCol w:w="1170"/>
        <w:gridCol w:w="757"/>
      </w:tblGrid>
      <w:tr w:rsidR="00B57AB0" w:rsidRPr="00A039E1" w14:paraId="3FF89442" w14:textId="77777777" w:rsidTr="00CB0A3A">
        <w:trPr>
          <w:trHeight w:val="420"/>
        </w:trPr>
        <w:tc>
          <w:tcPr>
            <w:tcW w:w="3258" w:type="dxa"/>
            <w:shd w:val="clear" w:color="auto" w:fill="EEBC87"/>
            <w:vAlign w:val="center"/>
          </w:tcPr>
          <w:p w14:paraId="24E5A076" w14:textId="77777777" w:rsidR="00B57AB0" w:rsidRPr="00A039E1" w:rsidRDefault="00DC055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FFFFFF"/>
            <w:vAlign w:val="center"/>
          </w:tcPr>
          <w:p w14:paraId="18499800" w14:textId="7BD44760" w:rsidR="00B57AB0" w:rsidRPr="00A039E1" w:rsidRDefault="000C4EAB" w:rsidP="001608F4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color w:val="auto"/>
                <w:sz w:val="22"/>
                <w:szCs w:val="22"/>
              </w:rPr>
              <w:t xml:space="preserve">Spanish FLES Novice High </w:t>
            </w:r>
            <w:r w:rsidR="001608F4">
              <w:rPr>
                <w:rFonts w:ascii="Century Gothic" w:eastAsia="Times New Roman" w:hAnsi="Century Gothic" w:cs="Times New Roman"/>
                <w:b/>
                <w:color w:val="auto"/>
                <w:sz w:val="22"/>
                <w:szCs w:val="22"/>
              </w:rPr>
              <w:t xml:space="preserve">to Intermediate Low </w:t>
            </w:r>
          </w:p>
        </w:tc>
        <w:tc>
          <w:tcPr>
            <w:tcW w:w="971" w:type="dxa"/>
            <w:gridSpan w:val="2"/>
            <w:shd w:val="clear" w:color="auto" w:fill="EEBC87"/>
            <w:vAlign w:val="center"/>
          </w:tcPr>
          <w:p w14:paraId="5A58F644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Grade</w:t>
            </w:r>
          </w:p>
        </w:tc>
        <w:tc>
          <w:tcPr>
            <w:tcW w:w="1110" w:type="dxa"/>
            <w:shd w:val="clear" w:color="auto" w:fill="FFFFFF"/>
            <w:vAlign w:val="center"/>
          </w:tcPr>
          <w:p w14:paraId="21EC665F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7th</w:t>
            </w:r>
          </w:p>
          <w:p w14:paraId="052011EC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Middle School</w:t>
            </w:r>
          </w:p>
        </w:tc>
        <w:tc>
          <w:tcPr>
            <w:tcW w:w="840" w:type="dxa"/>
            <w:shd w:val="clear" w:color="auto" w:fill="EEBC87"/>
            <w:vAlign w:val="center"/>
          </w:tcPr>
          <w:p w14:paraId="3A5C422F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Date</w:t>
            </w:r>
          </w:p>
        </w:tc>
        <w:tc>
          <w:tcPr>
            <w:tcW w:w="1131" w:type="dxa"/>
            <w:gridSpan w:val="2"/>
            <w:vAlign w:val="center"/>
          </w:tcPr>
          <w:p w14:paraId="0063C870" w14:textId="08C83D5F" w:rsidR="00B57AB0" w:rsidRPr="002D0A01" w:rsidRDefault="00370187">
            <w:pPr>
              <w:contextualSpacing w:val="0"/>
              <w:jc w:val="center"/>
              <w:rPr>
                <w:rFonts w:ascii="Century Gothic" w:hAnsi="Century Gothic" w:cs="Times New Roman"/>
                <w:b/>
                <w:sz w:val="18"/>
                <w:szCs w:val="18"/>
              </w:rPr>
            </w:pPr>
            <w:r w:rsidRPr="002D0A01">
              <w:rPr>
                <w:rFonts w:ascii="Century Gothic" w:eastAsia="Times New Roman" w:hAnsi="Century Gothic" w:cs="Times New Roman"/>
                <w:b/>
                <w:sz w:val="18"/>
                <w:szCs w:val="18"/>
              </w:rPr>
              <w:t>Teacher’s Discretion</w:t>
            </w:r>
          </w:p>
        </w:tc>
        <w:tc>
          <w:tcPr>
            <w:tcW w:w="1170" w:type="dxa"/>
            <w:gridSpan w:val="2"/>
            <w:shd w:val="clear" w:color="auto" w:fill="EEBC87"/>
            <w:vAlign w:val="center"/>
          </w:tcPr>
          <w:p w14:paraId="0F0D2F7B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Day in Unit</w:t>
            </w:r>
          </w:p>
        </w:tc>
        <w:tc>
          <w:tcPr>
            <w:tcW w:w="630" w:type="dxa"/>
            <w:vAlign w:val="center"/>
          </w:tcPr>
          <w:p w14:paraId="07E33D68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EEBC87"/>
            <w:vAlign w:val="center"/>
          </w:tcPr>
          <w:p w14:paraId="33B777B6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757" w:type="dxa"/>
            <w:vAlign w:val="center"/>
          </w:tcPr>
          <w:p w14:paraId="20783E3E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45</w:t>
            </w:r>
          </w:p>
        </w:tc>
      </w:tr>
      <w:tr w:rsidR="00B57AB0" w:rsidRPr="00A039E1" w14:paraId="54D7CB99" w14:textId="77777777" w:rsidTr="00692958">
        <w:trPr>
          <w:trHeight w:val="420"/>
        </w:trPr>
        <w:tc>
          <w:tcPr>
            <w:tcW w:w="3258" w:type="dxa"/>
            <w:shd w:val="clear" w:color="auto" w:fill="EEBC87"/>
            <w:vAlign w:val="center"/>
          </w:tcPr>
          <w:p w14:paraId="3E5C899C" w14:textId="77777777" w:rsidR="00B57AB0" w:rsidRPr="00A039E1" w:rsidRDefault="00DC055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Unit Theme and Question</w:t>
            </w:r>
          </w:p>
        </w:tc>
        <w:tc>
          <w:tcPr>
            <w:tcW w:w="11379" w:type="dxa"/>
            <w:gridSpan w:val="13"/>
            <w:vAlign w:val="center"/>
          </w:tcPr>
          <w:p w14:paraId="7F17F325" w14:textId="19C32EE7" w:rsidR="00B57AB0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Science and Technology: Water Scarcity: </w:t>
            </w:r>
            <w:r w:rsidRPr="00A039E1">
              <w:rPr>
                <w:rFonts w:ascii="Century Gothic" w:hAnsi="Century Gothic" w:cs="Times New Roman"/>
                <w:b/>
                <w:sz w:val="22"/>
                <w:szCs w:val="22"/>
              </w:rPr>
              <w:t>Why is water essential for supporting life?</w:t>
            </w:r>
          </w:p>
        </w:tc>
      </w:tr>
      <w:tr w:rsidR="00B57AB0" w:rsidRPr="00A039E1" w14:paraId="2D3537A8" w14:textId="77777777" w:rsidTr="00692958">
        <w:trPr>
          <w:trHeight w:val="420"/>
        </w:trPr>
        <w:tc>
          <w:tcPr>
            <w:tcW w:w="3258" w:type="dxa"/>
            <w:shd w:val="clear" w:color="auto" w:fill="EEBC87"/>
            <w:vAlign w:val="center"/>
          </w:tcPr>
          <w:p w14:paraId="75AAA1D8" w14:textId="77777777" w:rsidR="00B57AB0" w:rsidRPr="00A039E1" w:rsidRDefault="00DC055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Daily topic:</w:t>
            </w:r>
          </w:p>
        </w:tc>
        <w:tc>
          <w:tcPr>
            <w:tcW w:w="11379" w:type="dxa"/>
            <w:gridSpan w:val="13"/>
            <w:vAlign w:val="center"/>
          </w:tcPr>
          <w:p w14:paraId="2E0FBF93" w14:textId="77777777" w:rsidR="00B57AB0" w:rsidRPr="002D0A01" w:rsidRDefault="00DC0553">
            <w:pPr>
              <w:contextualSpacing w:val="0"/>
              <w:rPr>
                <w:rFonts w:ascii="Century Gothic" w:hAnsi="Century Gothic" w:cs="Times New Roman"/>
                <w:b/>
                <w:sz w:val="22"/>
                <w:szCs w:val="22"/>
              </w:rPr>
            </w:pPr>
            <w:r w:rsidRPr="002D0A0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Water, water… everywhere?</w:t>
            </w:r>
          </w:p>
        </w:tc>
      </w:tr>
      <w:tr w:rsidR="00B57AB0" w:rsidRPr="00A039E1" w14:paraId="528D5ED2" w14:textId="77777777" w:rsidTr="00692958">
        <w:trPr>
          <w:trHeight w:val="420"/>
        </w:trPr>
        <w:tc>
          <w:tcPr>
            <w:tcW w:w="3258" w:type="dxa"/>
            <w:shd w:val="clear" w:color="auto" w:fill="EEBC87"/>
            <w:vAlign w:val="center"/>
          </w:tcPr>
          <w:p w14:paraId="6DA4E5EB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STANDARDS</w:t>
            </w:r>
          </w:p>
        </w:tc>
        <w:tc>
          <w:tcPr>
            <w:tcW w:w="11379" w:type="dxa"/>
            <w:gridSpan w:val="13"/>
            <w:shd w:val="clear" w:color="auto" w:fill="EEBC87"/>
            <w:vAlign w:val="center"/>
          </w:tcPr>
          <w:p w14:paraId="6A1569EB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LESSON OBJECTIVES</w:t>
            </w:r>
          </w:p>
        </w:tc>
      </w:tr>
      <w:tr w:rsidR="00CB0A3A" w:rsidRPr="00A039E1" w14:paraId="63439523" w14:textId="77777777" w:rsidTr="00692958">
        <w:trPr>
          <w:trHeight w:val="520"/>
        </w:trPr>
        <w:tc>
          <w:tcPr>
            <w:tcW w:w="3258" w:type="dxa"/>
            <w:vMerge w:val="restart"/>
            <w:shd w:val="clear" w:color="auto" w:fill="FFFFFF"/>
            <w:vAlign w:val="center"/>
          </w:tcPr>
          <w:p w14:paraId="147B8133" w14:textId="77777777" w:rsidR="00CB0A3A" w:rsidRPr="00A039E1" w:rsidRDefault="00CB0A3A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What are the communicative and cultural objectives for the lesson?</w:t>
            </w:r>
          </w:p>
        </w:tc>
        <w:tc>
          <w:tcPr>
            <w:tcW w:w="2070" w:type="dxa"/>
            <w:vMerge w:val="restart"/>
            <w:shd w:val="clear" w:color="auto" w:fill="EEBC87"/>
            <w:vAlign w:val="center"/>
          </w:tcPr>
          <w:p w14:paraId="61182C03" w14:textId="77777777" w:rsidR="00CB0A3A" w:rsidRPr="00A039E1" w:rsidRDefault="00CB0A3A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Communication</w:t>
            </w:r>
          </w:p>
          <w:p w14:paraId="775D488D" w14:textId="77777777" w:rsidR="00CB0A3A" w:rsidRPr="00A039E1" w:rsidRDefault="00CB0A3A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i/>
                <w:sz w:val="22"/>
                <w:szCs w:val="22"/>
              </w:rPr>
              <w:t>and</w:t>
            </w:r>
          </w:p>
          <w:p w14:paraId="51A763F0" w14:textId="77777777" w:rsidR="00CB0A3A" w:rsidRPr="00A039E1" w:rsidRDefault="00CB0A3A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Cultures</w:t>
            </w:r>
          </w:p>
          <w:p w14:paraId="1DB1DEA8" w14:textId="77777777" w:rsidR="00CB0A3A" w:rsidRPr="00A039E1" w:rsidRDefault="00CB0A3A" w:rsidP="00F1198C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50B544C7" w14:textId="77777777" w:rsidR="00CB0A3A" w:rsidRPr="00A039E1" w:rsidRDefault="00CB0A3A" w:rsidP="00772E51">
            <w:pPr>
              <w:spacing w:after="12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551C745D" w14:textId="77777777" w:rsidR="00CB0A3A" w:rsidRPr="00A039E1" w:rsidRDefault="00CB0A3A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7059" w:type="dxa"/>
            <w:gridSpan w:val="10"/>
            <w:vMerge w:val="restart"/>
            <w:shd w:val="clear" w:color="auto" w:fill="FFFFFF"/>
          </w:tcPr>
          <w:p w14:paraId="407B8642" w14:textId="77777777" w:rsidR="00CB0A3A" w:rsidRPr="00A039E1" w:rsidRDefault="00CB0A3A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Learners can: </w:t>
            </w:r>
          </w:p>
          <w:p w14:paraId="5DDA70D6" w14:textId="2D790CCF" w:rsidR="00CB0A3A" w:rsidRPr="00A039E1" w:rsidRDefault="00CB0A3A" w:rsidP="00736B1E">
            <w:pPr>
              <w:widowControl w:val="0"/>
              <w:numPr>
                <w:ilvl w:val="0"/>
                <w:numId w:val="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Identify f</w:t>
            </w:r>
            <w:r w:rsidR="00772E51">
              <w:rPr>
                <w:rFonts w:ascii="Century Gothic" w:eastAsia="Times New Roman" w:hAnsi="Century Gothic" w:cs="Times New Roman"/>
                <w:sz w:val="22"/>
                <w:szCs w:val="22"/>
              </w:rPr>
              <w:t>orms of water we have around us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  <w:p w14:paraId="202799EF" w14:textId="02DF21BB" w:rsidR="00CB0A3A" w:rsidRPr="00A039E1" w:rsidRDefault="00CB0A3A" w:rsidP="00736B1E">
            <w:pPr>
              <w:widowControl w:val="0"/>
              <w:numPr>
                <w:ilvl w:val="0"/>
                <w:numId w:val="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Comment o</w:t>
            </w:r>
            <w:r w:rsidR="00772E51">
              <w:rPr>
                <w:rFonts w:ascii="Century Gothic" w:eastAsia="Times New Roman" w:hAnsi="Century Gothic" w:cs="Times New Roman"/>
                <w:sz w:val="22"/>
                <w:szCs w:val="22"/>
              </w:rPr>
              <w:t>n how water is used in our life</w:t>
            </w:r>
          </w:p>
          <w:p w14:paraId="2A4937A6" w14:textId="20E5C092" w:rsidR="00CB0A3A" w:rsidRPr="00A039E1" w:rsidRDefault="00772E51" w:rsidP="00736B1E">
            <w:pPr>
              <w:widowControl w:val="0"/>
              <w:numPr>
                <w:ilvl w:val="0"/>
                <w:numId w:val="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sz w:val="22"/>
                <w:szCs w:val="22"/>
              </w:rPr>
              <w:t>Recognize the need for water</w:t>
            </w:r>
          </w:p>
          <w:p w14:paraId="6AC5DFB4" w14:textId="77777777" w:rsidR="00CB0A3A" w:rsidRDefault="00CB0A3A" w:rsidP="00736B1E">
            <w:pPr>
              <w:numPr>
                <w:ilvl w:val="0"/>
                <w:numId w:val="2"/>
              </w:numPr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Reflect on the challenges related to water around the </w:t>
            </w:r>
          </w:p>
          <w:p w14:paraId="54307D4B" w14:textId="29195DCF" w:rsidR="00CB0A3A" w:rsidRPr="00A039E1" w:rsidRDefault="00CB0A3A" w:rsidP="00084226">
            <w:pPr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           world</w:t>
            </w:r>
          </w:p>
        </w:tc>
      </w:tr>
      <w:tr w:rsidR="00CB0A3A" w:rsidRPr="00A039E1" w14:paraId="62B155CB" w14:textId="77777777" w:rsidTr="00692958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32BD5953" w14:textId="77777777" w:rsidR="00CB0A3A" w:rsidRPr="00A039E1" w:rsidRDefault="00CB0A3A" w:rsidP="00F1198C">
            <w:pPr>
              <w:widowControl w:val="0"/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EEBC87"/>
            <w:vAlign w:val="center"/>
          </w:tcPr>
          <w:p w14:paraId="3B75F502" w14:textId="77777777" w:rsidR="00CB0A3A" w:rsidRPr="00A039E1" w:rsidRDefault="00CB0A3A" w:rsidP="00F1198C">
            <w:pPr>
              <w:spacing w:after="12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37452159" w14:textId="43C02A9D" w:rsidR="00CB0A3A" w:rsidRPr="00A039E1" w:rsidRDefault="00CB0A3A" w:rsidP="00A039E1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hAnsi="Century Gothic"/>
                <w:sz w:val="22"/>
                <w:szCs w:val="22"/>
              </w:rPr>
              <w:t>Interpersonal</w:t>
            </w:r>
          </w:p>
        </w:tc>
        <w:tc>
          <w:tcPr>
            <w:tcW w:w="7059" w:type="dxa"/>
            <w:gridSpan w:val="10"/>
            <w:vMerge/>
            <w:shd w:val="clear" w:color="auto" w:fill="FFFFFF"/>
          </w:tcPr>
          <w:p w14:paraId="721D2214" w14:textId="77777777" w:rsidR="00CB0A3A" w:rsidRPr="00A039E1" w:rsidRDefault="00CB0A3A" w:rsidP="00F1198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CB0A3A" w:rsidRPr="00A039E1" w14:paraId="0502034A" w14:textId="77777777" w:rsidTr="00692958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483548C1" w14:textId="77777777" w:rsidR="00CB0A3A" w:rsidRPr="00A039E1" w:rsidRDefault="00CB0A3A" w:rsidP="00F1198C">
            <w:pPr>
              <w:widowControl w:val="0"/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EEBC87"/>
            <w:vAlign w:val="center"/>
          </w:tcPr>
          <w:p w14:paraId="6A6334CA" w14:textId="77777777" w:rsidR="00CB0A3A" w:rsidRPr="00A039E1" w:rsidRDefault="00CB0A3A" w:rsidP="00F1198C">
            <w:pPr>
              <w:spacing w:after="12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7AED08FD" w14:textId="6EF9D8D4" w:rsidR="00CB0A3A" w:rsidRPr="00A039E1" w:rsidRDefault="00CB0A3A" w:rsidP="00A039E1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hAnsi="Century Gothic"/>
                <w:sz w:val="22"/>
                <w:szCs w:val="22"/>
              </w:rPr>
              <w:t>Interpretive</w:t>
            </w:r>
          </w:p>
        </w:tc>
        <w:tc>
          <w:tcPr>
            <w:tcW w:w="7059" w:type="dxa"/>
            <w:gridSpan w:val="10"/>
            <w:vMerge/>
            <w:shd w:val="clear" w:color="auto" w:fill="FFFFFF"/>
          </w:tcPr>
          <w:p w14:paraId="727EC96B" w14:textId="77777777" w:rsidR="00CB0A3A" w:rsidRPr="00A039E1" w:rsidRDefault="00CB0A3A" w:rsidP="00F1198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CB0A3A" w:rsidRPr="00A039E1" w14:paraId="550F04C4" w14:textId="77777777" w:rsidTr="00692958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3944D346" w14:textId="77777777" w:rsidR="00CB0A3A" w:rsidRPr="00A039E1" w:rsidRDefault="00CB0A3A" w:rsidP="00F1198C">
            <w:pPr>
              <w:widowControl w:val="0"/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EEBC87"/>
            <w:vAlign w:val="center"/>
          </w:tcPr>
          <w:p w14:paraId="1B38A6AB" w14:textId="77777777" w:rsidR="00CB0A3A" w:rsidRPr="00A039E1" w:rsidRDefault="00CB0A3A" w:rsidP="00F1198C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675E9C46" w14:textId="260CA51E" w:rsidR="00CB0A3A" w:rsidRPr="00A039E1" w:rsidRDefault="00CB0A3A" w:rsidP="00A039E1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hAnsi="Century Gothic"/>
                <w:sz w:val="22"/>
                <w:szCs w:val="22"/>
              </w:rPr>
              <w:t>Presentational</w:t>
            </w:r>
          </w:p>
        </w:tc>
        <w:tc>
          <w:tcPr>
            <w:tcW w:w="7059" w:type="dxa"/>
            <w:gridSpan w:val="10"/>
            <w:vMerge/>
            <w:shd w:val="clear" w:color="auto" w:fill="FFFFFF"/>
          </w:tcPr>
          <w:p w14:paraId="339E2570" w14:textId="77777777" w:rsidR="00CB0A3A" w:rsidRPr="00A039E1" w:rsidRDefault="00CB0A3A" w:rsidP="00F1198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B57AB0" w:rsidRPr="00A039E1" w14:paraId="04B8B06C" w14:textId="77777777" w:rsidTr="00692958">
        <w:trPr>
          <w:trHeight w:val="420"/>
        </w:trPr>
        <w:tc>
          <w:tcPr>
            <w:tcW w:w="3258" w:type="dxa"/>
            <w:vMerge w:val="restart"/>
            <w:vAlign w:val="center"/>
          </w:tcPr>
          <w:p w14:paraId="189F1069" w14:textId="39B2E710" w:rsidR="00B57AB0" w:rsidRPr="00A039E1" w:rsidRDefault="001347A7" w:rsidP="00736B1E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If applicable,</w:t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indicate how Connections </w:t>
            </w:r>
            <w:r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Comparisons </w:t>
            </w:r>
            <w:r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Communities </w:t>
            </w:r>
            <w:r w:rsidRPr="0024526B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24526B">
              <w:rPr>
                <w:rFonts w:ascii="Century Gothic" w:hAnsi="Century Gothic"/>
                <w:sz w:val="22"/>
                <w:szCs w:val="22"/>
              </w:rPr>
              <w:t xml:space="preserve"> Common Core will be part of your lesson.</w:t>
            </w:r>
          </w:p>
        </w:tc>
        <w:tc>
          <w:tcPr>
            <w:tcW w:w="2070" w:type="dxa"/>
            <w:shd w:val="clear" w:color="auto" w:fill="EEBC87"/>
            <w:vAlign w:val="center"/>
          </w:tcPr>
          <w:p w14:paraId="29455D4B" w14:textId="77777777" w:rsidR="00B57AB0" w:rsidRPr="00A039E1" w:rsidRDefault="00DC0553" w:rsidP="00FD69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Connections</w:t>
            </w:r>
          </w:p>
        </w:tc>
        <w:tc>
          <w:tcPr>
            <w:tcW w:w="9309" w:type="dxa"/>
            <w:gridSpan w:val="12"/>
            <w:vAlign w:val="center"/>
          </w:tcPr>
          <w:p w14:paraId="6518D538" w14:textId="0830CAA2" w:rsidR="00B57AB0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Science: </w:t>
            </w:r>
            <w:r w:rsidR="00DC0553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Reinforce the knowledge related to water from science class. </w:t>
            </w:r>
          </w:p>
        </w:tc>
      </w:tr>
      <w:tr w:rsidR="00B57AB0" w:rsidRPr="00A039E1" w14:paraId="1CFBABF1" w14:textId="77777777" w:rsidTr="00692958">
        <w:trPr>
          <w:trHeight w:val="420"/>
        </w:trPr>
        <w:tc>
          <w:tcPr>
            <w:tcW w:w="3258" w:type="dxa"/>
            <w:vMerge/>
            <w:vAlign w:val="center"/>
          </w:tcPr>
          <w:p w14:paraId="3C54C200" w14:textId="77777777" w:rsidR="00B57AB0" w:rsidRPr="00A039E1" w:rsidRDefault="00B57AB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EEBC87"/>
            <w:vAlign w:val="center"/>
          </w:tcPr>
          <w:p w14:paraId="1AA35EA2" w14:textId="77777777" w:rsidR="00B57AB0" w:rsidRPr="00A039E1" w:rsidRDefault="00DC0553" w:rsidP="00FD69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Comparisons</w:t>
            </w:r>
          </w:p>
        </w:tc>
        <w:tc>
          <w:tcPr>
            <w:tcW w:w="9309" w:type="dxa"/>
            <w:gridSpan w:val="12"/>
            <w:vAlign w:val="center"/>
          </w:tcPr>
          <w:p w14:paraId="08721E28" w14:textId="5D1EF1B6" w:rsidR="00B57AB0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hAnsi="Century Gothic" w:cs="Times New Roman"/>
                <w:sz w:val="22"/>
                <w:szCs w:val="22"/>
              </w:rPr>
              <w:t>Culture:  Compare the role of water in different societies (practices).</w:t>
            </w:r>
          </w:p>
        </w:tc>
      </w:tr>
      <w:tr w:rsidR="00B57AB0" w:rsidRPr="00A039E1" w14:paraId="1846DE5B" w14:textId="77777777" w:rsidTr="00692958">
        <w:trPr>
          <w:trHeight w:val="420"/>
        </w:trPr>
        <w:tc>
          <w:tcPr>
            <w:tcW w:w="3258" w:type="dxa"/>
            <w:vMerge/>
            <w:vAlign w:val="center"/>
          </w:tcPr>
          <w:p w14:paraId="7DFFF3FF" w14:textId="77777777" w:rsidR="00B57AB0" w:rsidRPr="00A039E1" w:rsidRDefault="00B57AB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EEBC87"/>
            <w:vAlign w:val="center"/>
          </w:tcPr>
          <w:p w14:paraId="5F40675C" w14:textId="77777777" w:rsidR="00B57AB0" w:rsidRPr="00A039E1" w:rsidRDefault="00DC0553" w:rsidP="00FD69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Communities</w:t>
            </w:r>
          </w:p>
        </w:tc>
        <w:tc>
          <w:tcPr>
            <w:tcW w:w="9309" w:type="dxa"/>
            <w:gridSpan w:val="12"/>
            <w:shd w:val="clear" w:color="auto" w:fill="FFFFFF"/>
            <w:vAlign w:val="center"/>
          </w:tcPr>
          <w:p w14:paraId="44CA19A6" w14:textId="1C2C2A2D" w:rsidR="00B57AB0" w:rsidRPr="00A039E1" w:rsidRDefault="00B57AB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B57AB0" w:rsidRPr="00A039E1" w14:paraId="202616D0" w14:textId="77777777" w:rsidTr="00692958">
        <w:trPr>
          <w:trHeight w:val="420"/>
        </w:trPr>
        <w:tc>
          <w:tcPr>
            <w:tcW w:w="3258" w:type="dxa"/>
            <w:vMerge/>
            <w:vAlign w:val="center"/>
          </w:tcPr>
          <w:p w14:paraId="71CD15DB" w14:textId="77777777" w:rsidR="00B57AB0" w:rsidRPr="00A039E1" w:rsidRDefault="00B57AB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EEBC87"/>
            <w:vAlign w:val="center"/>
          </w:tcPr>
          <w:p w14:paraId="63CC79BA" w14:textId="77777777" w:rsidR="00B57AB0" w:rsidRPr="00A039E1" w:rsidRDefault="00DC0553" w:rsidP="00FD69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Common Core</w:t>
            </w:r>
          </w:p>
        </w:tc>
        <w:tc>
          <w:tcPr>
            <w:tcW w:w="9309" w:type="dxa"/>
            <w:gridSpan w:val="12"/>
            <w:shd w:val="clear" w:color="auto" w:fill="FFFFFF"/>
            <w:vAlign w:val="center"/>
          </w:tcPr>
          <w:p w14:paraId="3666C87C" w14:textId="6E80B0AC" w:rsidR="00B57AB0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Reading:  Integrate and evaluate content presented in diverse formats and media, including visually and quantitatively, as well as in words.</w:t>
            </w:r>
          </w:p>
        </w:tc>
      </w:tr>
      <w:tr w:rsidR="00B57AB0" w:rsidRPr="00A039E1" w14:paraId="2701CA5F" w14:textId="77777777" w:rsidTr="00692958">
        <w:trPr>
          <w:trHeight w:val="420"/>
        </w:trPr>
        <w:tc>
          <w:tcPr>
            <w:tcW w:w="3258" w:type="dxa"/>
            <w:shd w:val="clear" w:color="auto" w:fill="EEBC87"/>
            <w:vAlign w:val="center"/>
          </w:tcPr>
          <w:p w14:paraId="7045F443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Lesson Sequence</w:t>
            </w:r>
          </w:p>
        </w:tc>
        <w:tc>
          <w:tcPr>
            <w:tcW w:w="6577" w:type="dxa"/>
            <w:gridSpan w:val="7"/>
            <w:shd w:val="clear" w:color="auto" w:fill="EEBC87"/>
            <w:vAlign w:val="center"/>
          </w:tcPr>
          <w:p w14:paraId="46B8B237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Activity/Activities</w:t>
            </w:r>
          </w:p>
          <w:p w14:paraId="3699B5D5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What will learners do?</w:t>
            </w:r>
          </w:p>
          <w:p w14:paraId="41E17BA7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EEBC87"/>
            <w:vAlign w:val="center"/>
          </w:tcPr>
          <w:p w14:paraId="02519641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Time*</w:t>
            </w:r>
          </w:p>
          <w:p w14:paraId="0EFDF443" w14:textId="77777777" w:rsidR="00B57AB0" w:rsidRPr="00A039E1" w:rsidRDefault="00DC0553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How many minutes will this segment take?</w:t>
            </w:r>
          </w:p>
        </w:tc>
        <w:tc>
          <w:tcPr>
            <w:tcW w:w="3182" w:type="dxa"/>
            <w:gridSpan w:val="4"/>
            <w:shd w:val="clear" w:color="auto" w:fill="EEBC87"/>
            <w:vAlign w:val="center"/>
          </w:tcPr>
          <w:p w14:paraId="012F15C0" w14:textId="77777777" w:rsidR="001347A7" w:rsidRPr="0024526B" w:rsidRDefault="001347A7" w:rsidP="001347A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Materials 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t xml:space="preserve"> Resources </w:t>
            </w:r>
            <w:r w:rsidRPr="0024526B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</w:p>
          <w:p w14:paraId="0662191B" w14:textId="77777777" w:rsidR="001347A7" w:rsidRPr="0024526B" w:rsidRDefault="001347A7" w:rsidP="001347A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24526B">
              <w:rPr>
                <w:rFonts w:ascii="Century Gothic" w:hAnsi="Century Gothic"/>
                <w:b/>
                <w:sz w:val="22"/>
                <w:szCs w:val="22"/>
              </w:rPr>
              <w:t>Technology</w:t>
            </w:r>
          </w:p>
          <w:p w14:paraId="0EE5F557" w14:textId="7C69D6AE" w:rsidR="00B57AB0" w:rsidRPr="00A039E1" w:rsidRDefault="001347A7" w:rsidP="001347A7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24526B">
              <w:rPr>
                <w:rFonts w:ascii="Century Gothic" w:hAnsi="Century Gothic"/>
                <w:sz w:val="22"/>
                <w:szCs w:val="22"/>
              </w:rPr>
              <w:t>Be specific. What materials will you develop? What materials will you bring in from other sources?</w:t>
            </w:r>
          </w:p>
        </w:tc>
      </w:tr>
      <w:tr w:rsidR="00736B1E" w:rsidRPr="00A039E1" w14:paraId="741A31A1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0ABD6818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lastRenderedPageBreak/>
              <w:t>Gain Attention / Activate Prior Knowledge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1FB999CC" w14:textId="4598A372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Ask learners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what “</w:t>
            </w:r>
            <w:proofErr w:type="spellStart"/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agua</w:t>
            </w:r>
            <w:proofErr w:type="spellEnd"/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” means and have them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jot down any w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ords they know related to “Agua.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”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Learners can use the worksheet to make a small web or list. Learners use words, phrases and sentences in the target language. </w:t>
            </w:r>
          </w:p>
          <w:p w14:paraId="2E4DF629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7FE94E92" w14:textId="74966D48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Learners look at images related to water through a presentation. Learners use the target language to say what comes to mind related to the pictur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e. The teacher does not make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comment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s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about where the pictures are from or what they are about. Teacher provides immediate feedback (pronunciation, gender agreement, etc.) focusing on learner language production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trying to recast and praise rather than merely correct. Teacher does not write anything on the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board at this point. 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Teacher </w:t>
            </w:r>
            <w:r w:rsidR="00184AF0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activate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>s</w:t>
            </w:r>
            <w:r w:rsidR="00184AF0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learner communication</w:t>
            </w:r>
            <w:r w:rsidR="00111CD8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="00184AF0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promote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>s</w:t>
            </w:r>
            <w:r w:rsidR="00184AF0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target language use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from the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onset</w:t>
            </w:r>
            <w:r w:rsidR="00184AF0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  <w:p w14:paraId="3478226A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23FFAA96" w14:textId="6647363A" w:rsidR="00736B1E" w:rsidRDefault="00736B1E" w:rsidP="00E3358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Learners look</w:t>
            </w:r>
            <w:r w:rsidR="006B1D33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at a compilation of images in their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worksheet and in small groups they try to recall the words for each word/expression related to water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by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helping each other. </w:t>
            </w:r>
          </w:p>
          <w:p w14:paraId="3BA3C1A1" w14:textId="10236D67" w:rsidR="00C70ABB" w:rsidRPr="00A039E1" w:rsidRDefault="00C70ABB" w:rsidP="00E3358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1F2A4782" w14:textId="26AAF033" w:rsidR="00B62944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5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  <w:p w14:paraId="7217445D" w14:textId="77777777" w:rsidR="00E3358B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01A696A8" w14:textId="77777777" w:rsidR="00E3358B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6EEE49AD" w14:textId="77777777" w:rsidR="00E3358B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0C587CE1" w14:textId="77777777" w:rsidR="00E3358B" w:rsidRPr="00A039E1" w:rsidRDefault="00E3358B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9BB7797" w14:textId="77777777" w:rsidR="00E3358B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2EBA44C9" w14:textId="189C20DF" w:rsidR="00736B1E" w:rsidRPr="00A039E1" w:rsidRDefault="00E3358B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7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  <w:p w14:paraId="52576E84" w14:textId="77777777" w:rsidR="00B62944" w:rsidRPr="00A039E1" w:rsidRDefault="00B62944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468D56DA" w14:textId="77777777" w:rsidR="00E3358B" w:rsidRPr="00A039E1" w:rsidRDefault="00E3358B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7F37AD5E" w14:textId="77777777" w:rsidR="00B62944" w:rsidRPr="00A039E1" w:rsidRDefault="00B62944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AEDB121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64E14560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12F5775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003AE658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0A37BAED" w14:textId="77777777" w:rsidR="00B62944" w:rsidRPr="00A039E1" w:rsidRDefault="00B62944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170AC4B5" w14:textId="77777777" w:rsidR="00B62944" w:rsidRPr="00A039E1" w:rsidRDefault="00B62944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AFE558E" w14:textId="77777777" w:rsidR="00E3358B" w:rsidRPr="00A039E1" w:rsidRDefault="00E3358B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1524AC9A" w14:textId="4A1C2C7C" w:rsidR="00B62944" w:rsidRPr="00A039E1" w:rsidRDefault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5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  <w:p w14:paraId="7E8F431D" w14:textId="6EA37257" w:rsidR="00E3358B" w:rsidRPr="00A039E1" w:rsidRDefault="00E3358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4169E5D5" w14:textId="30D85D61" w:rsidR="00111CD8" w:rsidRDefault="00CC5EDE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Worksheet: Part I</w:t>
            </w:r>
            <w:r w:rsidR="00111CD8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(also see below)</w:t>
            </w:r>
          </w:p>
          <w:p w14:paraId="652B7F35" w14:textId="77777777" w:rsidR="00CF4B08" w:rsidRDefault="00CF4B08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32B12C6E" w14:textId="62714EC2" w:rsidR="00736B1E" w:rsidRPr="00A039E1" w:rsidRDefault="00CF4B08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hyperlink r:id="rId7" w:history="1"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https://drive.google.com/a/cps.edu/fil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e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/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d/0B4TyhdVVbYxsRWxrc2JTTk5GZkk/view?usp=sharing</w:t>
              </w:r>
            </w:hyperlink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33A6C6FA" w14:textId="77777777" w:rsidR="00E3358B" w:rsidRPr="00A039E1" w:rsidRDefault="00E3358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3D7EFD5A" w14:textId="02121372" w:rsidR="00736B1E" w:rsidRDefault="00736B1E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Image presentation 1 - images only</w:t>
            </w:r>
            <w:r w:rsidR="00111CD8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Also see below)</w:t>
            </w:r>
          </w:p>
          <w:p w14:paraId="107C7B2A" w14:textId="77777777" w:rsidR="00CF4B08" w:rsidRDefault="00CF4B08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481E4592" w14:textId="77777777" w:rsidR="00CF4B08" w:rsidRDefault="00CF4B08">
            <w:pPr>
              <w:contextualSpacing w:val="0"/>
              <w:rPr>
                <w:rFonts w:ascii="Century Gothic" w:hAnsi="Century Gothic"/>
                <w:b/>
                <w:sz w:val="22"/>
                <w:szCs w:val="22"/>
              </w:rPr>
            </w:pPr>
            <w:hyperlink r:id="rId8" w:history="1"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https://drive.google.com/a/cps.edu/file/d/0B4TyhdVVbYxs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b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3NsSlprdGRpeWs/view?usp=sharing</w:t>
              </w:r>
            </w:hyperlink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4AF91D77" w14:textId="77777777" w:rsidR="00E3358B" w:rsidRPr="008E7814" w:rsidRDefault="00E3358B">
            <w:pPr>
              <w:contextualSpacing w:val="0"/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</w:pPr>
          </w:p>
          <w:p w14:paraId="4F07EE03" w14:textId="77777777" w:rsidR="00A55C45" w:rsidRDefault="00CC5ED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Worksheet: Part I</w:t>
            </w:r>
            <w:r w:rsidR="00E3358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with images</w:t>
            </w:r>
          </w:p>
          <w:p w14:paraId="472BBDB9" w14:textId="42C18554" w:rsidR="00111CD8" w:rsidRPr="00A039E1" w:rsidRDefault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</w:tc>
      </w:tr>
      <w:tr w:rsidR="00736B1E" w:rsidRPr="00A039E1" w14:paraId="2DAC5853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2BEEDC02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Provide Input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223FF331" w14:textId="77777777" w:rsidR="00C70ABB" w:rsidRDefault="00C70AB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057B0F93" w14:textId="417B167E" w:rsidR="00C70ABB" w:rsidRPr="00A039E1" w:rsidRDefault="00736B1E" w:rsidP="008E781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Now, the teacher shows the presentation a second time but with the vocabulary for each of the images. Learners can check the words they had come up with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5D111B85" w14:textId="73769661" w:rsidR="00736B1E" w:rsidRPr="00A039E1" w:rsidRDefault="00E3358B" w:rsidP="00DD6DD8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6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3A28D525" w14:textId="77777777" w:rsidR="00736B1E" w:rsidRDefault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Image presentation 2 and vocabulary words</w:t>
            </w:r>
          </w:p>
          <w:p w14:paraId="16D4525F" w14:textId="77777777" w:rsidR="00940518" w:rsidRDefault="0094051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5E332DA5" w14:textId="5E834B61" w:rsidR="00940518" w:rsidRDefault="0094051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hyperlink r:id="rId9" w:history="1"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https://drive.google.com/a/cps.edu/file/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d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/0B4TyhdVVbYxsTjk2elI1eTBFdEE/view?usp=sharing</w:t>
              </w:r>
            </w:hyperlink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8E7814" w:rsidDel="00940518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3C8F880F" w14:textId="2A49BB36" w:rsidR="00111CD8" w:rsidRDefault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sz w:val="22"/>
                <w:szCs w:val="22"/>
              </w:rPr>
              <w:t>(also see below)</w:t>
            </w:r>
          </w:p>
          <w:p w14:paraId="7E42DB0D" w14:textId="77777777" w:rsidR="00111CD8" w:rsidRPr="00A039E1" w:rsidRDefault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7459A218" w14:textId="4B85C648" w:rsidR="006B1D33" w:rsidRPr="00A039E1" w:rsidRDefault="006B1D3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 Part III with images.</w:t>
            </w:r>
          </w:p>
        </w:tc>
      </w:tr>
      <w:tr w:rsidR="00736B1E" w:rsidRPr="00A039E1" w14:paraId="4425F45A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47C52751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lastRenderedPageBreak/>
              <w:t>Elicit Performance / Provide Feedback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560DD7E4" w14:textId="77777777" w:rsidR="00C70ABB" w:rsidRDefault="00C70ABB" w:rsidP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3938625C" w14:textId="6326C91D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Learners talk to each other about the things we do with water on a daily basis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explore the different states we use water (solid, liquid, etc.). 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>T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his 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can be done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in the form of guiding questi</w:t>
            </w:r>
            <w:r w:rsidR="00C07393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ons. Learners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write about it in their worksheet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then share in a bigger group or whole class. They can also write in big post-it posters or big sheets of paper that can</w:t>
            </w:r>
            <w:r w:rsidR="002129BE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then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be shared around the class. </w:t>
            </w:r>
          </w:p>
          <w:p w14:paraId="6C202429" w14:textId="77777777" w:rsidR="00736B1E" w:rsidRDefault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This will become their word bank to be used and developed through the unit.</w:t>
            </w:r>
          </w:p>
          <w:p w14:paraId="2A04A23B" w14:textId="4322244F" w:rsidR="00C70ABB" w:rsidRPr="00A039E1" w:rsidRDefault="00C70AB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0ED06D74" w14:textId="29066F1B" w:rsidR="00736B1E" w:rsidRPr="00A039E1" w:rsidRDefault="00736B1E" w:rsidP="00DD6DD8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10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6D03C192" w14:textId="3CF86368" w:rsidR="00736B1E" w:rsidRPr="00A039E1" w:rsidRDefault="006B1D3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Worksheet: Part IV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with short questions to record answers.</w:t>
            </w:r>
          </w:p>
        </w:tc>
      </w:tr>
      <w:tr w:rsidR="00736B1E" w:rsidRPr="00A039E1" w14:paraId="75D7E7C5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7F1BF356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Provide Input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28182D09" w14:textId="77777777" w:rsidR="00C70ABB" w:rsidRDefault="00C70AB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42847ABA" w14:textId="74E65E45" w:rsidR="00736B1E" w:rsidRDefault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Now, the teacher shows a few more pictures </w:t>
            </w:r>
            <w:r w:rsidR="008E7814">
              <w:rPr>
                <w:rFonts w:ascii="Century Gothic" w:eastAsia="Times New Roman" w:hAnsi="Century Gothic" w:cs="Times New Roman"/>
                <w:sz w:val="22"/>
                <w:szCs w:val="22"/>
              </w:rPr>
              <w:t>about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water but showing problems related to water, for instance, pictures of places that have a lack of water and/or restriction of water, etc. </w:t>
            </w:r>
          </w:p>
          <w:p w14:paraId="6E5337DB" w14:textId="29C2805B" w:rsidR="00C70ABB" w:rsidRPr="00A039E1" w:rsidRDefault="00C70AB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0992B217" w14:textId="397DA785" w:rsidR="00736B1E" w:rsidRPr="00A039E1" w:rsidRDefault="00736B1E" w:rsidP="00DD6DD8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2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5EF7DB6A" w14:textId="681AADE0" w:rsidR="008F342C" w:rsidRDefault="00736B1E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Image presentation 3 with </w:t>
            </w:r>
            <w:r w:rsidR="008E7814">
              <w:rPr>
                <w:rFonts w:ascii="Century Gothic" w:eastAsia="Times New Roman" w:hAnsi="Century Gothic" w:cs="Times New Roman"/>
                <w:sz w:val="22"/>
                <w:szCs w:val="22"/>
              </w:rPr>
              <w:t>thought-provoking</w:t>
            </w:r>
            <w:r w:rsidR="008E7814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pictures related to water.</w:t>
            </w:r>
            <w:r w:rsidR="00303A7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  <w:p w14:paraId="60D79441" w14:textId="665E2003" w:rsidR="00940518" w:rsidRDefault="00940518" w:rsidP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hyperlink r:id="rId10" w:history="1"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https://drive.google.com/a/cps.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e</w:t>
              </w:r>
              <w:r w:rsidRPr="008E7814">
                <w:rPr>
                  <w:rStyle w:val="Hyperlink"/>
                  <w:rFonts w:ascii="Century Gothic" w:hAnsi="Century Gothic"/>
                  <w:b/>
                  <w:sz w:val="22"/>
                  <w:szCs w:val="22"/>
                </w:rPr>
                <w:t>du/file/d/0B4TyhdVVbYxsQjJTekZkN1hxWDA/view?usp=sharing</w:t>
              </w:r>
            </w:hyperlink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8E7814" w:rsidDel="00940518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  <w:p w14:paraId="31F7A245" w14:textId="77777777" w:rsidR="00111CD8" w:rsidRDefault="00111CD8" w:rsidP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sz w:val="22"/>
                <w:szCs w:val="22"/>
              </w:rPr>
              <w:t>(also see below)</w:t>
            </w:r>
          </w:p>
          <w:p w14:paraId="699FC93A" w14:textId="77777777" w:rsidR="00111CD8" w:rsidRPr="00A039E1" w:rsidRDefault="00111CD8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5BC6D4A0" w14:textId="421B2511" w:rsidR="00303A7B" w:rsidRPr="00A039E1" w:rsidRDefault="00303A7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Worksheet: Part V</w:t>
            </w:r>
          </w:p>
        </w:tc>
      </w:tr>
      <w:tr w:rsidR="00736B1E" w:rsidRPr="00A039E1" w14:paraId="17862807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76E3751D" w14:textId="764EA4F4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Elicit Performance / Provide Feedback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6F64FDD8" w14:textId="77777777" w:rsidR="00C70ABB" w:rsidRDefault="00C70ABB" w:rsidP="00303A7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106B443A" w14:textId="77777777" w:rsidR="00C70ABB" w:rsidRDefault="00736B1E" w:rsidP="00303A7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Learners work in groups or pairs to talk about the pictures they have seen and identify “challenges, problems,”</w:t>
            </w:r>
            <w:proofErr w:type="spellStart"/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etc</w:t>
            </w:r>
            <w:proofErr w:type="spellEnd"/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. At this point they </w:t>
            </w:r>
            <w:r w:rsidR="00303A7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may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use</w:t>
            </w:r>
            <w:r w:rsidR="00303A7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some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first language but </w:t>
            </w:r>
            <w:r w:rsidR="00303A7B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encourage them to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use the worksheets and glossary to start making</w:t>
            </w:r>
            <w:r w:rsidR="005D499C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hypothesis</w:t>
            </w:r>
            <w:r w:rsidR="00F27929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negotiate meaning in the target language</w:t>
            </w:r>
          </w:p>
          <w:p w14:paraId="0F10BFD1" w14:textId="6FA5A36C" w:rsidR="00736B1E" w:rsidRPr="00A039E1" w:rsidRDefault="00736B1E" w:rsidP="00303A7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109B6628" w14:textId="24907136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5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34AACCF8" w14:textId="76EA0074" w:rsidR="00736B1E" w:rsidRPr="00A039E1" w:rsidRDefault="00303A7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Worksheet: Part </w:t>
            </w:r>
            <w:r w:rsidR="00C07393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V</w:t>
            </w:r>
          </w:p>
        </w:tc>
      </w:tr>
      <w:tr w:rsidR="00736B1E" w:rsidRPr="00A039E1" w14:paraId="69CD4736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10BA5788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Closure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72A9A7D1" w14:textId="77777777" w:rsidR="00C70ABB" w:rsidRDefault="00C70ABB" w:rsidP="00C70AB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71980285" w14:textId="77777777" w:rsidR="00736B1E" w:rsidRDefault="006B0099" w:rsidP="00C70AB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Together, learners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use </w:t>
            </w:r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>conversational cues (“</w:t>
            </w:r>
            <w:proofErr w:type="spellStart"/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>Nosotros</w:t>
            </w:r>
            <w:proofErr w:type="spellEnd"/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proofErr w:type="spellStart"/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>C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reemos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/ </w:t>
            </w:r>
            <w:proofErr w:type="spellStart"/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>P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ensamos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/ Nos </w:t>
            </w:r>
            <w:proofErr w:type="spellStart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parece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/ </w:t>
            </w:r>
            <w:proofErr w:type="spellStart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En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proofErr w:type="spellStart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nuestra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proofErr w:type="spellStart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opinión</w:t>
            </w:r>
            <w:proofErr w:type="spellEnd"/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”) </w:t>
            </w:r>
            <w:r w:rsidR="00736B1E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lastRenderedPageBreak/>
              <w:t xml:space="preserve">to list the “problems” or “challenges” related to water they have discussed. </w:t>
            </w:r>
          </w:p>
          <w:p w14:paraId="57BCBEB7" w14:textId="05CE9DC4" w:rsidR="00C70ABB" w:rsidRPr="00A039E1" w:rsidRDefault="00C70ABB" w:rsidP="00C70AB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7EED692A" w14:textId="5453DA91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lastRenderedPageBreak/>
              <w:t>5 min</w:t>
            </w:r>
            <w:r w:rsidR="00DD6DD8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54A71B58" w14:textId="77777777" w:rsidR="00736B1E" w:rsidRPr="00A039E1" w:rsidRDefault="00736B1E" w:rsidP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Conversational cues.</w:t>
            </w:r>
          </w:p>
          <w:p w14:paraId="3196944B" w14:textId="194467C6" w:rsidR="00303A7B" w:rsidRPr="00A039E1" w:rsidRDefault="00303A7B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Worksheet: Part V</w:t>
            </w:r>
          </w:p>
          <w:p w14:paraId="1291433D" w14:textId="29D0DC55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Board to write group responses.</w:t>
            </w:r>
          </w:p>
        </w:tc>
      </w:tr>
      <w:tr w:rsidR="00736B1E" w:rsidRPr="00A039E1" w14:paraId="5AD20784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0331CA79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577" w:type="dxa"/>
            <w:gridSpan w:val="7"/>
            <w:shd w:val="clear" w:color="auto" w:fill="FFFFFF"/>
            <w:vAlign w:val="center"/>
          </w:tcPr>
          <w:p w14:paraId="407B50DC" w14:textId="77777777" w:rsidR="00C70ABB" w:rsidRDefault="00C70ABB" w:rsidP="005D499C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  <w:p w14:paraId="21E0FD83" w14:textId="62871263" w:rsidR="009A5989" w:rsidRPr="00A039E1" w:rsidRDefault="009A5989" w:rsidP="005D499C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Learners can write the hypothesis they came up with in class in their journals as a written presentational practice</w:t>
            </w:r>
            <w:r w:rsidR="00C70ABB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then present them orally or in written form with some picture support. </w:t>
            </w:r>
          </w:p>
          <w:p w14:paraId="00BA5F57" w14:textId="4B02F266" w:rsidR="00736B1E" w:rsidRPr="00A039E1" w:rsidRDefault="00736B1E" w:rsidP="005D499C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Learners can </w:t>
            </w:r>
            <w:r w:rsidR="005D499C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look into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things we can do to improve any of the proble</w:t>
            </w:r>
            <w:r w:rsidR="005D499C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ms seen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, </w:t>
            </w:r>
            <w:r w:rsidR="00F27929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and write their conclusions as journal entries. Teacher can </w:t>
            </w:r>
            <w:r w:rsidR="005D499C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provide </w:t>
            </w:r>
            <w:r w:rsidR="00F27929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news </w:t>
            </w:r>
            <w:r w:rsidR="005D499C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articles </w:t>
            </w:r>
            <w:r w:rsidR="002544C7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for learners to exp</w:t>
            </w:r>
            <w:r w:rsidR="00F27929"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and knowledge at home or for homework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. These can be in their first language or </w:t>
            </w:r>
            <w:r w:rsidR="008E7814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in 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>the target language depending on the student’s proficiency.</w:t>
            </w:r>
          </w:p>
          <w:p w14:paraId="55D9CDAE" w14:textId="355FC97B" w:rsidR="0020170D" w:rsidRDefault="0020170D" w:rsidP="0020170D">
            <w:pPr>
              <w:contextualSpacing w:val="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Learners can </w:t>
            </w:r>
            <w:r w:rsidR="008F342C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also 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do some research about water problems around the Spanish-speaking world. </w:t>
            </w:r>
          </w:p>
          <w:p w14:paraId="28312DFE" w14:textId="2F382657" w:rsidR="00C70ABB" w:rsidRPr="00A039E1" w:rsidRDefault="00C70ABB" w:rsidP="0020170D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14:paraId="01BE3F4C" w14:textId="77777777" w:rsidR="00736B1E" w:rsidRPr="00A039E1" w:rsidRDefault="00736B1E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FFFFFF"/>
            <w:vAlign w:val="center"/>
          </w:tcPr>
          <w:p w14:paraId="7A8EFECD" w14:textId="3378643D" w:rsidR="00736B1E" w:rsidRPr="00A039E1" w:rsidRDefault="00303A7B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hAnsi="Century Gothic" w:cs="Times New Roman"/>
                <w:sz w:val="22"/>
                <w:szCs w:val="22"/>
              </w:rPr>
              <w:t>Worksheet: Part VI</w:t>
            </w:r>
          </w:p>
        </w:tc>
      </w:tr>
      <w:tr w:rsidR="00B57AB0" w:rsidRPr="00A039E1" w14:paraId="6E7D0764" w14:textId="77777777" w:rsidTr="00692958">
        <w:trPr>
          <w:trHeight w:val="420"/>
        </w:trPr>
        <w:tc>
          <w:tcPr>
            <w:tcW w:w="3258" w:type="dxa"/>
            <w:shd w:val="clear" w:color="auto" w:fill="EEBC87"/>
          </w:tcPr>
          <w:p w14:paraId="46774C43" w14:textId="77777777" w:rsidR="00B57AB0" w:rsidRPr="00A039E1" w:rsidRDefault="00DC0553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Reflection</w:t>
            </w: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r w:rsidRPr="00A039E1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– Notes to Self</w:t>
            </w:r>
          </w:p>
          <w:p w14:paraId="69B58319" w14:textId="77777777" w:rsidR="00B57AB0" w:rsidRPr="00A039E1" w:rsidRDefault="00DC0553">
            <w:pPr>
              <w:numPr>
                <w:ilvl w:val="0"/>
                <w:numId w:val="1"/>
              </w:numPr>
              <w:ind w:hanging="288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What worked well? Why?</w:t>
            </w:r>
          </w:p>
          <w:p w14:paraId="73735156" w14:textId="77777777" w:rsidR="00B57AB0" w:rsidRPr="00A039E1" w:rsidRDefault="00DC0553">
            <w:pPr>
              <w:numPr>
                <w:ilvl w:val="0"/>
                <w:numId w:val="1"/>
              </w:numPr>
              <w:ind w:hanging="288"/>
              <w:rPr>
                <w:rFonts w:ascii="Century Gothic" w:hAnsi="Century Gothic" w:cs="Times New Roman"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What didn’t work? Why?</w:t>
            </w:r>
          </w:p>
          <w:p w14:paraId="2A0448BB" w14:textId="77777777" w:rsidR="00B57AB0" w:rsidRPr="00A039E1" w:rsidRDefault="00DC0553">
            <w:pPr>
              <w:numPr>
                <w:ilvl w:val="0"/>
                <w:numId w:val="1"/>
              </w:numPr>
              <w:ind w:hanging="288"/>
              <w:rPr>
                <w:rFonts w:ascii="Century Gothic" w:hAnsi="Century Gothic" w:cs="Times New Roman"/>
                <w:b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What changes would you make if you taught this lesson again? </w:t>
            </w:r>
          </w:p>
          <w:p w14:paraId="0166E469" w14:textId="77777777" w:rsidR="00B57AB0" w:rsidRPr="00A039E1" w:rsidRDefault="00DC0553">
            <w:pPr>
              <w:numPr>
                <w:ilvl w:val="0"/>
                <w:numId w:val="1"/>
              </w:numPr>
              <w:ind w:hanging="288"/>
              <w:rPr>
                <w:rFonts w:ascii="Century Gothic" w:hAnsi="Century Gothic" w:cs="Times New Roman"/>
                <w:b/>
                <w:sz w:val="22"/>
                <w:szCs w:val="22"/>
              </w:rPr>
            </w:pPr>
            <w:r w:rsidRPr="00A039E1">
              <w:rPr>
                <w:rFonts w:ascii="Century Gothic" w:eastAsia="Times New Roman" w:hAnsi="Century Gothic" w:cs="Times New Roman"/>
                <w:sz w:val="22"/>
                <w:szCs w:val="22"/>
              </w:rPr>
              <w:t>????</w:t>
            </w:r>
          </w:p>
        </w:tc>
        <w:tc>
          <w:tcPr>
            <w:tcW w:w="11379" w:type="dxa"/>
            <w:gridSpan w:val="13"/>
            <w:shd w:val="clear" w:color="auto" w:fill="FFFFFF"/>
          </w:tcPr>
          <w:p w14:paraId="635545A4" w14:textId="77777777" w:rsidR="00B57AB0" w:rsidRPr="00A039E1" w:rsidRDefault="00B57AB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595D98F1" w14:textId="15A67DF1" w:rsidR="00B57AB0" w:rsidRPr="00A039E1" w:rsidRDefault="00B57AB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76C13E39" w14:textId="77777777" w:rsidR="00B57AB0" w:rsidRPr="00A039E1" w:rsidRDefault="00B57AB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</w:tbl>
    <w:p w14:paraId="4D917CBE" w14:textId="77777777" w:rsidR="00B57AB0" w:rsidRPr="00A039E1" w:rsidRDefault="00DC0553">
      <w:pPr>
        <w:rPr>
          <w:rFonts w:ascii="Century Gothic" w:hAnsi="Century Gothic" w:cs="Times New Roman"/>
          <w:sz w:val="22"/>
          <w:szCs w:val="22"/>
        </w:rPr>
        <w:sectPr w:rsidR="00B57AB0" w:rsidRPr="00A039E1" w:rsidSect="00736B1E">
          <w:headerReference w:type="default" r:id="rId11"/>
          <w:footerReference w:type="default" r:id="rId12"/>
          <w:pgSz w:w="15840" w:h="12240"/>
          <w:pgMar w:top="270" w:right="720" w:bottom="720" w:left="576" w:header="720" w:footer="720" w:gutter="0"/>
          <w:pgNumType w:start="1"/>
          <w:cols w:space="720"/>
        </w:sectPr>
      </w:pPr>
      <w:r w:rsidRPr="00A039E1">
        <w:rPr>
          <w:rFonts w:ascii="Century Gothic" w:hAnsi="Century Gothic" w:cs="Times New Roman"/>
          <w:sz w:val="22"/>
          <w:szCs w:val="22"/>
        </w:rPr>
        <w:tab/>
      </w:r>
      <w:r w:rsidRPr="00A039E1">
        <w:rPr>
          <w:rFonts w:ascii="Century Gothic" w:hAnsi="Century Gothic" w:cs="Times New Roman"/>
          <w:sz w:val="22"/>
          <w:szCs w:val="22"/>
        </w:rPr>
        <w:tab/>
      </w:r>
      <w:r w:rsidRPr="00A039E1">
        <w:rPr>
          <w:rFonts w:ascii="Century Gothic" w:hAnsi="Century Gothic" w:cs="Times New Roman"/>
          <w:sz w:val="22"/>
          <w:szCs w:val="22"/>
        </w:rPr>
        <w:tab/>
      </w:r>
      <w:r w:rsidRPr="00A039E1">
        <w:rPr>
          <w:rFonts w:ascii="Century Gothic" w:hAnsi="Century Gothic" w:cs="Times New Roman"/>
          <w:sz w:val="22"/>
          <w:szCs w:val="22"/>
        </w:rPr>
        <w:tab/>
      </w:r>
    </w:p>
    <w:p w14:paraId="34586DF3" w14:textId="29489BF6" w:rsidR="00B57AB0" w:rsidRPr="00A039E1" w:rsidDel="005D31A2" w:rsidRDefault="00B57AB0">
      <w:pPr>
        <w:rPr>
          <w:del w:id="0" w:author="Ginski, Fabiola M" w:date="2017-08-03T12:03:00Z"/>
          <w:rFonts w:ascii="Century Gothic" w:hAnsi="Century Gothic" w:cs="Times New Roman"/>
          <w:sz w:val="22"/>
          <w:szCs w:val="22"/>
        </w:rPr>
      </w:pPr>
    </w:p>
    <w:p w14:paraId="3F7ED7DF" w14:textId="4E8B9852" w:rsidR="00B57AB0" w:rsidRPr="00A039E1" w:rsidDel="005D31A2" w:rsidRDefault="00B57AB0">
      <w:pPr>
        <w:rPr>
          <w:del w:id="1" w:author="Ginski, Fabiola M" w:date="2017-08-03T12:03:00Z"/>
          <w:rFonts w:ascii="Century Gothic" w:hAnsi="Century Gothic" w:cs="Times New Roman"/>
          <w:sz w:val="22"/>
          <w:szCs w:val="22"/>
        </w:rPr>
      </w:pPr>
    </w:p>
    <w:p w14:paraId="20C663C5" w14:textId="5C5F661E" w:rsidR="00C81E02" w:rsidRPr="00A039E1" w:rsidRDefault="00C81E02">
      <w:pPr>
        <w:rPr>
          <w:rFonts w:ascii="Century Gothic" w:hAnsi="Century Gothic" w:cs="Times New Roman"/>
          <w:b/>
          <w:sz w:val="22"/>
          <w:szCs w:val="22"/>
          <w:u w:val="single"/>
        </w:rPr>
      </w:pPr>
      <w:r w:rsidRPr="00A039E1">
        <w:rPr>
          <w:rFonts w:ascii="Century Gothic" w:hAnsi="Century Gothic" w:cs="Times New Roman"/>
          <w:b/>
          <w:sz w:val="22"/>
          <w:szCs w:val="22"/>
          <w:u w:val="single"/>
        </w:rPr>
        <w:t xml:space="preserve">Support Documents </w:t>
      </w:r>
    </w:p>
    <w:p w14:paraId="002C62A1" w14:textId="4B1A05B3" w:rsidR="00B57AB0" w:rsidRPr="005D31A2" w:rsidRDefault="00DC0553">
      <w:pPr>
        <w:rPr>
          <w:rFonts w:ascii="Century Gothic" w:hAnsi="Century Gothic"/>
          <w:b/>
          <w:sz w:val="20"/>
          <w:szCs w:val="22"/>
          <w:rPrChange w:id="2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3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Image presentation 1</w:t>
      </w:r>
      <w:r w:rsidR="00750A9D" w:rsidRPr="005D31A2">
        <w:rPr>
          <w:rFonts w:ascii="Century Gothic" w:eastAsia="Times New Roman" w:hAnsi="Century Gothic" w:cs="Times New Roman"/>
          <w:sz w:val="20"/>
          <w:szCs w:val="22"/>
          <w:rPrChange w:id="4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: </w:t>
      </w:r>
      <w:r w:rsidR="00940518" w:rsidRPr="005D31A2">
        <w:rPr>
          <w:rFonts w:ascii="Century Gothic" w:hAnsi="Century Gothic"/>
          <w:b/>
          <w:sz w:val="20"/>
          <w:szCs w:val="22"/>
          <w:rPrChange w:id="5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begin"/>
      </w:r>
      <w:r w:rsidR="00940518" w:rsidRPr="005D31A2">
        <w:rPr>
          <w:rFonts w:ascii="Century Gothic" w:hAnsi="Century Gothic"/>
          <w:b/>
          <w:sz w:val="20"/>
          <w:szCs w:val="22"/>
          <w:rPrChange w:id="6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instrText xml:space="preserve"> HYPERLINK "https://drive.google.com/a/cps.edu/file/d/0B4TyhdVVbYxsb3NsSlprdGRpeWs/view?usp=sharing" </w:instrText>
      </w:r>
      <w:r w:rsidR="00940518" w:rsidRPr="005D31A2">
        <w:rPr>
          <w:rFonts w:ascii="Century Gothic" w:hAnsi="Century Gothic"/>
          <w:b/>
          <w:sz w:val="20"/>
          <w:szCs w:val="22"/>
          <w:rPrChange w:id="7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separate"/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8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https://drive.google.com/a/cps.edu/file/d/0B4TyhdVVbYxsb3NsSlprdGRpeWs/view?usp=sharing</w:t>
      </w:r>
      <w:r w:rsidR="00940518" w:rsidRPr="005D31A2">
        <w:rPr>
          <w:rFonts w:ascii="Century Gothic" w:hAnsi="Century Gothic"/>
          <w:b/>
          <w:sz w:val="20"/>
          <w:szCs w:val="22"/>
          <w:rPrChange w:id="9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end"/>
      </w:r>
      <w:r w:rsidR="00940518" w:rsidRPr="005D31A2">
        <w:rPr>
          <w:rFonts w:ascii="Century Gothic" w:hAnsi="Century Gothic"/>
          <w:b/>
          <w:sz w:val="20"/>
          <w:szCs w:val="22"/>
          <w:rPrChange w:id="10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t xml:space="preserve"> </w:t>
      </w:r>
      <w:r w:rsidR="00366A77" w:rsidRPr="005D31A2">
        <w:rPr>
          <w:rFonts w:ascii="Century Gothic" w:eastAsia="Times New Roman" w:hAnsi="Century Gothic" w:cs="Times New Roman"/>
          <w:sz w:val="20"/>
          <w:szCs w:val="22"/>
          <w:rPrChange w:id="11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 </w:t>
      </w:r>
    </w:p>
    <w:p w14:paraId="41D05B15" w14:textId="40598B47" w:rsidR="00B57AB0" w:rsidRPr="005D31A2" w:rsidRDefault="00DC0553">
      <w:pPr>
        <w:rPr>
          <w:rFonts w:ascii="Century Gothic" w:hAnsi="Century Gothic" w:cs="Times New Roman"/>
          <w:sz w:val="20"/>
          <w:szCs w:val="22"/>
          <w:rPrChange w:id="12" w:author="Ginski, Fabiola M" w:date="2017-08-03T12:04:00Z">
            <w:rPr>
              <w:rFonts w:ascii="Century Gothic" w:hAnsi="Century Gothic" w:cs="Times New Roman"/>
              <w:sz w:val="22"/>
              <w:szCs w:val="22"/>
            </w:rPr>
          </w:rPrChange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13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Image presentation 2</w:t>
      </w:r>
      <w:r w:rsidR="00F86EB5" w:rsidRPr="005D31A2">
        <w:rPr>
          <w:rFonts w:ascii="Century Gothic" w:eastAsia="Times New Roman" w:hAnsi="Century Gothic" w:cs="Times New Roman"/>
          <w:sz w:val="20"/>
          <w:szCs w:val="22"/>
          <w:rPrChange w:id="14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: </w:t>
      </w:r>
      <w:r w:rsidR="00940518" w:rsidRPr="005D31A2">
        <w:rPr>
          <w:rFonts w:ascii="Century Gothic" w:hAnsi="Century Gothic"/>
          <w:b/>
          <w:sz w:val="20"/>
          <w:szCs w:val="22"/>
          <w:rPrChange w:id="15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begin"/>
      </w:r>
      <w:r w:rsidR="00940518" w:rsidRPr="005D31A2">
        <w:rPr>
          <w:rFonts w:ascii="Century Gothic" w:hAnsi="Century Gothic"/>
          <w:b/>
          <w:sz w:val="20"/>
          <w:szCs w:val="22"/>
          <w:rPrChange w:id="16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instrText xml:space="preserve"> HYPERLINK "https://drive.google.com/a/cps.edu/file/d/0B4TyhdVVbYxsTjk2elI1eTBFdEE/view?usp=sharing" </w:instrText>
      </w:r>
      <w:r w:rsidR="00940518" w:rsidRPr="005D31A2">
        <w:rPr>
          <w:rFonts w:ascii="Century Gothic" w:hAnsi="Century Gothic"/>
          <w:b/>
          <w:sz w:val="20"/>
          <w:szCs w:val="22"/>
          <w:rPrChange w:id="17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separate"/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18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https://drive.go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19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o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20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gle.com/a/cps.edu/file/d/0B4TyhdVVbYxsTjk2elI1eTBFdEE/view?usp=sharing</w:t>
      </w:r>
      <w:r w:rsidR="00940518" w:rsidRPr="005D31A2">
        <w:rPr>
          <w:rFonts w:ascii="Century Gothic" w:hAnsi="Century Gothic"/>
          <w:b/>
          <w:sz w:val="20"/>
          <w:szCs w:val="22"/>
          <w:rPrChange w:id="21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end"/>
      </w:r>
      <w:r w:rsidR="00F86EB5" w:rsidRPr="005D31A2">
        <w:rPr>
          <w:rFonts w:ascii="Century Gothic" w:eastAsia="Times New Roman" w:hAnsi="Century Gothic" w:cs="Times New Roman"/>
          <w:sz w:val="20"/>
          <w:szCs w:val="22"/>
          <w:rPrChange w:id="22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 </w:t>
      </w:r>
    </w:p>
    <w:p w14:paraId="10ACA76D" w14:textId="4A9FBEF0" w:rsidR="00940518" w:rsidRPr="005D31A2" w:rsidRDefault="00DC0553" w:rsidP="00940518">
      <w:pPr>
        <w:rPr>
          <w:rFonts w:ascii="Century Gothic" w:eastAsia="Times New Roman" w:hAnsi="Century Gothic" w:cs="Times New Roman"/>
          <w:sz w:val="20"/>
          <w:szCs w:val="22"/>
          <w:rPrChange w:id="23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24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Image presentation 3</w:t>
      </w:r>
      <w:r w:rsidR="00F86EB5" w:rsidRPr="005D31A2">
        <w:rPr>
          <w:rFonts w:ascii="Century Gothic" w:eastAsia="Times New Roman" w:hAnsi="Century Gothic" w:cs="Times New Roman"/>
          <w:sz w:val="20"/>
          <w:szCs w:val="22"/>
          <w:rPrChange w:id="25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:</w:t>
      </w:r>
      <w:r w:rsidR="00940518" w:rsidRPr="005D31A2">
        <w:rPr>
          <w:rFonts w:ascii="Century Gothic" w:hAnsi="Century Gothic"/>
          <w:b/>
          <w:sz w:val="20"/>
          <w:szCs w:val="22"/>
          <w:rPrChange w:id="26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t xml:space="preserve"> </w:t>
      </w:r>
      <w:r w:rsidR="00940518" w:rsidRPr="005D31A2">
        <w:rPr>
          <w:rFonts w:ascii="Century Gothic" w:hAnsi="Century Gothic"/>
          <w:b/>
          <w:sz w:val="20"/>
          <w:szCs w:val="22"/>
          <w:rPrChange w:id="27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begin"/>
      </w:r>
      <w:r w:rsidR="00940518" w:rsidRPr="005D31A2">
        <w:rPr>
          <w:rFonts w:ascii="Century Gothic" w:hAnsi="Century Gothic"/>
          <w:b/>
          <w:sz w:val="20"/>
          <w:szCs w:val="22"/>
          <w:rPrChange w:id="28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instrText xml:space="preserve"> HYPERLINK "https://drive.google.com/a/cps.edu/file/d/0B4TyhdVVbYxsQjJTekZkN1hxWDA/view?usp=sharing" </w:instrText>
      </w:r>
      <w:r w:rsidR="00940518" w:rsidRPr="005D31A2">
        <w:rPr>
          <w:rFonts w:ascii="Century Gothic" w:hAnsi="Century Gothic"/>
          <w:b/>
          <w:sz w:val="20"/>
          <w:szCs w:val="22"/>
          <w:rPrChange w:id="29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separate"/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30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h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31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t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32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tps://dri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33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v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34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e.google.com/a/cps.edu/file/d/0B4TyhdVVbYxsQjJTekZkN1hxWDA/view?usp=sharing</w:t>
      </w:r>
      <w:r w:rsidR="00940518" w:rsidRPr="005D31A2">
        <w:rPr>
          <w:rFonts w:ascii="Century Gothic" w:hAnsi="Century Gothic"/>
          <w:b/>
          <w:sz w:val="20"/>
          <w:szCs w:val="22"/>
          <w:rPrChange w:id="35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end"/>
      </w:r>
      <w:r w:rsidR="00940518" w:rsidRPr="005D31A2">
        <w:rPr>
          <w:rFonts w:ascii="Century Gothic" w:hAnsi="Century Gothic"/>
          <w:b/>
          <w:sz w:val="20"/>
          <w:szCs w:val="22"/>
          <w:rPrChange w:id="36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t xml:space="preserve"> </w:t>
      </w:r>
      <w:r w:rsidR="00940518" w:rsidRPr="005D31A2" w:rsidDel="00940518">
        <w:rPr>
          <w:rFonts w:ascii="Century Gothic" w:hAnsi="Century Gothic"/>
          <w:b/>
          <w:sz w:val="20"/>
          <w:szCs w:val="22"/>
          <w:rPrChange w:id="37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t xml:space="preserve"> </w:t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38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 </w:t>
      </w:r>
    </w:p>
    <w:p w14:paraId="750C05BB" w14:textId="65FF6507" w:rsidR="008F28D5" w:rsidRPr="005D31A2" w:rsidRDefault="008F28D5">
      <w:pPr>
        <w:rPr>
          <w:rFonts w:ascii="Century Gothic" w:eastAsia="Times New Roman" w:hAnsi="Century Gothic" w:cs="Times New Roman"/>
          <w:sz w:val="20"/>
          <w:szCs w:val="22"/>
          <w:rPrChange w:id="39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40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lastRenderedPageBreak/>
        <w:t xml:space="preserve"> </w:t>
      </w:r>
    </w:p>
    <w:p w14:paraId="4FFF1C20" w14:textId="048E6A26" w:rsidR="00F27929" w:rsidDel="005D31A2" w:rsidRDefault="00DC0553">
      <w:pPr>
        <w:rPr>
          <w:del w:id="41" w:author="Ginski, Fabiola M" w:date="2017-08-03T12:04:00Z"/>
          <w:rFonts w:ascii="Century Gothic" w:hAnsi="Century Gothic"/>
          <w:b/>
          <w:sz w:val="20"/>
          <w:szCs w:val="22"/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42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Worksheet</w:t>
      </w:r>
      <w:r w:rsidR="000C31C2" w:rsidRPr="005D31A2">
        <w:rPr>
          <w:rFonts w:ascii="Century Gothic" w:eastAsia="Times New Roman" w:hAnsi="Century Gothic" w:cs="Times New Roman"/>
          <w:sz w:val="20"/>
          <w:szCs w:val="22"/>
          <w:rPrChange w:id="43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: </w:t>
      </w:r>
      <w:r w:rsidR="00940518" w:rsidRPr="005D31A2">
        <w:rPr>
          <w:rFonts w:ascii="Century Gothic" w:hAnsi="Century Gothic"/>
          <w:b/>
          <w:sz w:val="20"/>
          <w:szCs w:val="22"/>
          <w:rPrChange w:id="44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begin"/>
      </w:r>
      <w:r w:rsidR="00940518" w:rsidRPr="005D31A2">
        <w:rPr>
          <w:rFonts w:ascii="Century Gothic" w:hAnsi="Century Gothic"/>
          <w:b/>
          <w:sz w:val="20"/>
          <w:szCs w:val="22"/>
          <w:rPrChange w:id="45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instrText xml:space="preserve"> HYPERLINK "https://drive.google.com/a/cps.edu/file/d/0B4TyhdVVbYxsRWxrc2JTTk5GZkk/view?usp=sharing" </w:instrText>
      </w:r>
      <w:r w:rsidR="00940518" w:rsidRPr="005D31A2">
        <w:rPr>
          <w:rFonts w:ascii="Century Gothic" w:hAnsi="Century Gothic"/>
          <w:b/>
          <w:sz w:val="20"/>
          <w:szCs w:val="22"/>
          <w:rPrChange w:id="46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separate"/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47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https://drive.google.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48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c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49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om/a/cps.edu/file/d/0B4TyhdVVbYxsR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50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W</w:t>
      </w:r>
      <w:r w:rsidR="00940518" w:rsidRPr="005D31A2">
        <w:rPr>
          <w:rStyle w:val="Hyperlink"/>
          <w:rFonts w:ascii="Century Gothic" w:hAnsi="Century Gothic"/>
          <w:b/>
          <w:sz w:val="20"/>
          <w:szCs w:val="22"/>
          <w:rPrChange w:id="51" w:author="Ginski, Fabiola M" w:date="2017-08-03T12:04:00Z">
            <w:rPr>
              <w:rStyle w:val="Hyperlink"/>
              <w:rFonts w:ascii="Century Gothic" w:hAnsi="Century Gothic"/>
              <w:b/>
              <w:sz w:val="22"/>
              <w:szCs w:val="22"/>
            </w:rPr>
          </w:rPrChange>
        </w:rPr>
        <w:t>xrc2JTTk5GZkk/view?usp=sharing</w:t>
      </w:r>
      <w:r w:rsidR="00940518" w:rsidRPr="005D31A2">
        <w:rPr>
          <w:rFonts w:ascii="Century Gothic" w:hAnsi="Century Gothic"/>
          <w:b/>
          <w:sz w:val="20"/>
          <w:szCs w:val="22"/>
          <w:rPrChange w:id="52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fldChar w:fldCharType="end"/>
      </w:r>
      <w:r w:rsidR="00940518" w:rsidRPr="005D31A2">
        <w:rPr>
          <w:rFonts w:ascii="Century Gothic" w:hAnsi="Century Gothic"/>
          <w:b/>
          <w:sz w:val="20"/>
          <w:szCs w:val="22"/>
          <w:rPrChange w:id="53" w:author="Ginski, Fabiola M" w:date="2017-08-03T12:04:00Z">
            <w:rPr>
              <w:rFonts w:ascii="Century Gothic" w:hAnsi="Century Gothic"/>
              <w:b/>
              <w:sz w:val="22"/>
              <w:szCs w:val="22"/>
            </w:rPr>
          </w:rPrChange>
        </w:rPr>
        <w:t xml:space="preserve"> </w:t>
      </w:r>
    </w:p>
    <w:p w14:paraId="668AE4CE" w14:textId="77777777" w:rsidR="005D31A2" w:rsidRPr="005D31A2" w:rsidRDefault="005D31A2" w:rsidP="00C81E02">
      <w:pPr>
        <w:rPr>
          <w:ins w:id="54" w:author="Ginski, Fabiola M" w:date="2017-08-03T12:08:00Z"/>
          <w:rFonts w:ascii="Century Gothic" w:hAnsi="Century Gothic" w:cs="Times New Roman"/>
          <w:sz w:val="20"/>
          <w:szCs w:val="22"/>
          <w:rPrChange w:id="55" w:author="Ginski, Fabiola M" w:date="2017-08-03T12:04:00Z">
            <w:rPr>
              <w:ins w:id="56" w:author="Ginski, Fabiola M" w:date="2017-08-03T12:08:00Z"/>
              <w:rFonts w:ascii="Century Gothic" w:hAnsi="Century Gothic" w:cs="Times New Roman"/>
              <w:sz w:val="22"/>
              <w:szCs w:val="22"/>
            </w:rPr>
          </w:rPrChange>
        </w:rPr>
      </w:pPr>
    </w:p>
    <w:p w14:paraId="135F7458" w14:textId="0ED0F787" w:rsidR="00F27929" w:rsidRPr="005D31A2" w:rsidRDefault="000B63E0">
      <w:pPr>
        <w:rPr>
          <w:rFonts w:ascii="Century Gothic" w:hAnsi="Century Gothic" w:cs="Times New Roman"/>
          <w:sz w:val="20"/>
          <w:szCs w:val="22"/>
          <w:rPrChange w:id="57" w:author="Ginski, Fabiola M" w:date="2017-08-03T12:04:00Z">
            <w:rPr>
              <w:rFonts w:ascii="Century Gothic" w:hAnsi="Century Gothic" w:cs="Times New Roman"/>
              <w:sz w:val="22"/>
              <w:szCs w:val="22"/>
            </w:rPr>
          </w:rPrChange>
        </w:rPr>
      </w:pPr>
      <w:r w:rsidRPr="005D31A2">
        <w:rPr>
          <w:rFonts w:ascii="Century Gothic" w:eastAsia="Times New Roman" w:hAnsi="Century Gothic" w:cs="Times New Roman"/>
          <w:sz w:val="20"/>
          <w:szCs w:val="22"/>
          <w:rPrChange w:id="58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>Vocabulary list for teacher</w:t>
      </w:r>
      <w:r w:rsidR="00C0156F" w:rsidRPr="005D31A2">
        <w:rPr>
          <w:rFonts w:ascii="Century Gothic" w:eastAsia="Times New Roman" w:hAnsi="Century Gothic" w:cs="Times New Roman"/>
          <w:sz w:val="20"/>
          <w:szCs w:val="22"/>
          <w:rPrChange w:id="59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: </w:t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60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fldChar w:fldCharType="begin"/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61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instrText xml:space="preserve"> HYPERLINK "https://drive.google.com/a/cps.edu/file/d/0B4TyhdVVbYxsSXdsUW1DTGxQLVU/view?usp=sharing" </w:instrText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62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fldChar w:fldCharType="separate"/>
      </w:r>
      <w:r w:rsidR="00940518" w:rsidRPr="005D31A2">
        <w:rPr>
          <w:rStyle w:val="Hyperlink"/>
          <w:rFonts w:ascii="Century Gothic" w:eastAsia="Times New Roman" w:hAnsi="Century Gothic" w:cs="Times New Roman"/>
          <w:sz w:val="20"/>
          <w:szCs w:val="22"/>
          <w:rPrChange w:id="63" w:author="Ginski, Fabiola M" w:date="2017-08-03T12:04:00Z">
            <w:rPr>
              <w:rStyle w:val="Hyperlink"/>
              <w:rFonts w:ascii="Century Gothic" w:eastAsia="Times New Roman" w:hAnsi="Century Gothic" w:cs="Times New Roman"/>
              <w:sz w:val="22"/>
              <w:szCs w:val="22"/>
            </w:rPr>
          </w:rPrChange>
        </w:rPr>
        <w:t>https://drive.google.com/a/cps.edu</w:t>
      </w:r>
      <w:r w:rsidR="00940518" w:rsidRPr="005D31A2">
        <w:rPr>
          <w:rStyle w:val="Hyperlink"/>
          <w:rFonts w:ascii="Century Gothic" w:eastAsia="Times New Roman" w:hAnsi="Century Gothic" w:cs="Times New Roman"/>
          <w:sz w:val="20"/>
          <w:szCs w:val="22"/>
          <w:rPrChange w:id="64" w:author="Ginski, Fabiola M" w:date="2017-08-03T12:04:00Z">
            <w:rPr>
              <w:rStyle w:val="Hyperlink"/>
              <w:rFonts w:ascii="Century Gothic" w:eastAsia="Times New Roman" w:hAnsi="Century Gothic" w:cs="Times New Roman"/>
              <w:sz w:val="22"/>
              <w:szCs w:val="22"/>
            </w:rPr>
          </w:rPrChange>
        </w:rPr>
        <w:t>/</w:t>
      </w:r>
      <w:r w:rsidR="00940518" w:rsidRPr="005D31A2">
        <w:rPr>
          <w:rStyle w:val="Hyperlink"/>
          <w:rFonts w:ascii="Century Gothic" w:eastAsia="Times New Roman" w:hAnsi="Century Gothic" w:cs="Times New Roman"/>
          <w:sz w:val="20"/>
          <w:szCs w:val="22"/>
          <w:rPrChange w:id="65" w:author="Ginski, Fabiola M" w:date="2017-08-03T12:04:00Z">
            <w:rPr>
              <w:rStyle w:val="Hyperlink"/>
              <w:rFonts w:ascii="Century Gothic" w:eastAsia="Times New Roman" w:hAnsi="Century Gothic" w:cs="Times New Roman"/>
              <w:sz w:val="22"/>
              <w:szCs w:val="22"/>
            </w:rPr>
          </w:rPrChange>
        </w:rPr>
        <w:t>file/d/0B4Ty</w:t>
      </w:r>
      <w:bookmarkStart w:id="66" w:name="_GoBack"/>
      <w:bookmarkEnd w:id="66"/>
      <w:r w:rsidR="00940518" w:rsidRPr="005D31A2">
        <w:rPr>
          <w:rStyle w:val="Hyperlink"/>
          <w:rFonts w:ascii="Century Gothic" w:eastAsia="Times New Roman" w:hAnsi="Century Gothic" w:cs="Times New Roman"/>
          <w:sz w:val="20"/>
          <w:szCs w:val="22"/>
          <w:rPrChange w:id="67" w:author="Ginski, Fabiola M" w:date="2017-08-03T12:04:00Z">
            <w:rPr>
              <w:rStyle w:val="Hyperlink"/>
              <w:rFonts w:ascii="Century Gothic" w:eastAsia="Times New Roman" w:hAnsi="Century Gothic" w:cs="Times New Roman"/>
              <w:sz w:val="22"/>
              <w:szCs w:val="22"/>
            </w:rPr>
          </w:rPrChange>
        </w:rPr>
        <w:t>hdVVbYxsSXdsUW1DTGxQLVU/view?usp=sharing</w:t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68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fldChar w:fldCharType="end"/>
      </w:r>
      <w:r w:rsidR="00940518" w:rsidRPr="005D31A2">
        <w:rPr>
          <w:rFonts w:ascii="Century Gothic" w:eastAsia="Times New Roman" w:hAnsi="Century Gothic" w:cs="Times New Roman"/>
          <w:sz w:val="20"/>
          <w:szCs w:val="22"/>
          <w:rPrChange w:id="69" w:author="Ginski, Fabiola M" w:date="2017-08-03T12:04:00Z">
            <w:rPr>
              <w:rFonts w:ascii="Century Gothic" w:eastAsia="Times New Roman" w:hAnsi="Century Gothic" w:cs="Times New Roman"/>
              <w:sz w:val="22"/>
              <w:szCs w:val="22"/>
            </w:rPr>
          </w:rPrChange>
        </w:rPr>
        <w:t xml:space="preserve"> </w:t>
      </w:r>
    </w:p>
    <w:sectPr w:rsidR="00F27929" w:rsidRPr="005D31A2">
      <w:type w:val="continuous"/>
      <w:pgSz w:w="15840" w:h="12240"/>
      <w:pgMar w:top="720" w:right="720" w:bottom="720" w:left="5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F7AD5" w14:textId="77777777" w:rsidR="00A628C6" w:rsidRDefault="00A628C6">
      <w:r>
        <w:separator/>
      </w:r>
    </w:p>
  </w:endnote>
  <w:endnote w:type="continuationSeparator" w:id="0">
    <w:p w14:paraId="3C6219DE" w14:textId="77777777" w:rsidR="00A628C6" w:rsidRDefault="00A6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180A" w14:textId="081C50A6" w:rsidR="000B63E0" w:rsidRDefault="000B63E0">
    <w:pPr>
      <w:tabs>
        <w:tab w:val="center" w:pos="4320"/>
        <w:tab w:val="right" w:pos="8640"/>
      </w:tabs>
      <w:spacing w:after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E9F4B" w14:textId="77777777" w:rsidR="00A628C6" w:rsidRDefault="00A628C6">
      <w:r>
        <w:separator/>
      </w:r>
    </w:p>
  </w:footnote>
  <w:footnote w:type="continuationSeparator" w:id="0">
    <w:p w14:paraId="0F8CE511" w14:textId="77777777" w:rsidR="00A628C6" w:rsidRDefault="00A62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3DA82" w14:textId="32C282B5" w:rsidR="000B63E0" w:rsidRPr="00736B1E" w:rsidRDefault="000B63E0" w:rsidP="00736B1E">
    <w:pPr>
      <w:tabs>
        <w:tab w:val="left" w:pos="9225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1C90"/>
    <w:multiLevelType w:val="multilevel"/>
    <w:tmpl w:val="3C7E41BE"/>
    <w:lvl w:ilvl="0">
      <w:start w:val="1"/>
      <w:numFmt w:val="bullet"/>
      <w:suff w:val="space"/>
      <w:lvlText w:val="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228E0"/>
    <w:multiLevelType w:val="multilevel"/>
    <w:tmpl w:val="99327B44"/>
    <w:lvl w:ilvl="0">
      <w:start w:val="1"/>
      <w:numFmt w:val="bullet"/>
      <w:lvlText w:val="●"/>
      <w:lvlJc w:val="left"/>
      <w:pPr>
        <w:ind w:left="360" w:firstLine="7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3FD5D1B"/>
    <w:multiLevelType w:val="multilevel"/>
    <w:tmpl w:val="384C4242"/>
    <w:lvl w:ilvl="0">
      <w:start w:val="1"/>
      <w:numFmt w:val="bullet"/>
      <w:lvlText w:val="●"/>
      <w:lvlJc w:val="left"/>
      <w:pPr>
        <w:ind w:left="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3" w15:restartNumberingAfterBreak="0">
    <w:nsid w:val="2ECC1161"/>
    <w:multiLevelType w:val="multilevel"/>
    <w:tmpl w:val="B942AF0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ski, Fabiola M">
    <w15:presenceInfo w15:providerId="AD" w15:userId="S-1-5-21-606747145-602162358-725345543-1795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B0"/>
    <w:rsid w:val="000039DB"/>
    <w:rsid w:val="000328BE"/>
    <w:rsid w:val="0006568A"/>
    <w:rsid w:val="00081528"/>
    <w:rsid w:val="00084226"/>
    <w:rsid w:val="000B63E0"/>
    <w:rsid w:val="000C31C2"/>
    <w:rsid w:val="000C4EAB"/>
    <w:rsid w:val="000F24C7"/>
    <w:rsid w:val="00111CD8"/>
    <w:rsid w:val="001347A7"/>
    <w:rsid w:val="001608F4"/>
    <w:rsid w:val="00184AF0"/>
    <w:rsid w:val="001E6DE5"/>
    <w:rsid w:val="0020170D"/>
    <w:rsid w:val="00207A97"/>
    <w:rsid w:val="002129BE"/>
    <w:rsid w:val="002544C7"/>
    <w:rsid w:val="00267780"/>
    <w:rsid w:val="002A49BA"/>
    <w:rsid w:val="002B3115"/>
    <w:rsid w:val="002D0A01"/>
    <w:rsid w:val="002E0939"/>
    <w:rsid w:val="00303A7B"/>
    <w:rsid w:val="00325AFC"/>
    <w:rsid w:val="00366A77"/>
    <w:rsid w:val="00370187"/>
    <w:rsid w:val="00444266"/>
    <w:rsid w:val="00594491"/>
    <w:rsid w:val="00596A20"/>
    <w:rsid w:val="005D31A2"/>
    <w:rsid w:val="005D499C"/>
    <w:rsid w:val="00692958"/>
    <w:rsid w:val="006B0099"/>
    <w:rsid w:val="006B1D33"/>
    <w:rsid w:val="00736B1E"/>
    <w:rsid w:val="00750A9D"/>
    <w:rsid w:val="00772E51"/>
    <w:rsid w:val="008E7814"/>
    <w:rsid w:val="008F28D5"/>
    <w:rsid w:val="008F342C"/>
    <w:rsid w:val="00940518"/>
    <w:rsid w:val="009A5989"/>
    <w:rsid w:val="009C669B"/>
    <w:rsid w:val="00A039E1"/>
    <w:rsid w:val="00A55C45"/>
    <w:rsid w:val="00A628C6"/>
    <w:rsid w:val="00B57AB0"/>
    <w:rsid w:val="00B62944"/>
    <w:rsid w:val="00BA6049"/>
    <w:rsid w:val="00C0156F"/>
    <w:rsid w:val="00C07393"/>
    <w:rsid w:val="00C70ABB"/>
    <w:rsid w:val="00C81E02"/>
    <w:rsid w:val="00C95F4D"/>
    <w:rsid w:val="00CB0A3A"/>
    <w:rsid w:val="00CC5EDE"/>
    <w:rsid w:val="00CF4B08"/>
    <w:rsid w:val="00D03F6D"/>
    <w:rsid w:val="00D1794F"/>
    <w:rsid w:val="00D24614"/>
    <w:rsid w:val="00D35DA4"/>
    <w:rsid w:val="00D45E79"/>
    <w:rsid w:val="00D83AA1"/>
    <w:rsid w:val="00DC0553"/>
    <w:rsid w:val="00DD6DD8"/>
    <w:rsid w:val="00E3358B"/>
    <w:rsid w:val="00E42B2E"/>
    <w:rsid w:val="00F046AD"/>
    <w:rsid w:val="00F1198C"/>
    <w:rsid w:val="00F27929"/>
    <w:rsid w:val="00F862CA"/>
    <w:rsid w:val="00F86EB5"/>
    <w:rsid w:val="00FD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6F7594"/>
  <w15:docId w15:val="{DE53C714-E6AD-4B1F-9A2F-59D4DF93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42B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B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B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B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B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B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B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6B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B1E"/>
  </w:style>
  <w:style w:type="paragraph" w:styleId="Footer">
    <w:name w:val="footer"/>
    <w:basedOn w:val="Normal"/>
    <w:link w:val="FooterChar"/>
    <w:uiPriority w:val="99"/>
    <w:unhideWhenUsed/>
    <w:rsid w:val="00736B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B1E"/>
  </w:style>
  <w:style w:type="paragraph" w:styleId="ListParagraph">
    <w:name w:val="List Paragraph"/>
    <w:basedOn w:val="Normal"/>
    <w:uiPriority w:val="34"/>
    <w:qFormat/>
    <w:rsid w:val="00A039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0A9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34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a/cps.edu/file/d/0B4TyhdVVbYxsb3NsSlprdGRpeWs/view?usp=sha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a/cps.edu/file/d/0B4TyhdVVbYxsRWxrc2JTTk5GZkk/view?usp=shari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a/cps.edu/file/d/0B4TyhdVVbYxsQjJTekZkN1hxWDA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a/cps.edu/file/d/0B4TyhdVVbYxsTjk2elI1eTBFdEE/view?usp=sharin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GilGarcia, Caliz</dc:creator>
  <cp:lastModifiedBy>Ginski, Fabiola M</cp:lastModifiedBy>
  <cp:revision>2</cp:revision>
  <dcterms:created xsi:type="dcterms:W3CDTF">2017-08-03T17:09:00Z</dcterms:created>
  <dcterms:modified xsi:type="dcterms:W3CDTF">2017-08-03T17:09:00Z</dcterms:modified>
</cp:coreProperties>
</file>